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340B3" w14:textId="612C523B" w:rsidR="00867A40" w:rsidRPr="00DA3381" w:rsidRDefault="00867A40" w:rsidP="00867A40">
      <w:pPr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b/>
        </w:rPr>
        <w:t xml:space="preserve">Załącznik nr </w:t>
      </w:r>
      <w:r w:rsidR="002D5E3F">
        <w:rPr>
          <w:rFonts w:cstheme="minorHAnsi"/>
          <w:b/>
        </w:rPr>
        <w:t>3</w:t>
      </w:r>
      <w:r w:rsidRPr="00DA3381">
        <w:rPr>
          <w:rFonts w:cstheme="minorHAnsi"/>
          <w:b/>
        </w:rPr>
        <w:t xml:space="preserve"> </w:t>
      </w:r>
      <w:r>
        <w:rPr>
          <w:rFonts w:cstheme="minorHAnsi"/>
          <w:b/>
        </w:rPr>
        <w:t>– Zgoda na udostępnianie i przetwarzanie danych osobowych oraz dokumentów</w:t>
      </w:r>
    </w:p>
    <w:p w14:paraId="0C45C3CF" w14:textId="77777777" w:rsidR="00867A40" w:rsidRDefault="00867A40" w:rsidP="00867A40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B759930" w14:textId="77777777" w:rsidR="00867A40" w:rsidRPr="00DA3381" w:rsidRDefault="00867A40" w:rsidP="00867A40">
      <w:pPr>
        <w:tabs>
          <w:tab w:val="center" w:pos="7797"/>
        </w:tabs>
        <w:spacing w:after="120" w:line="276" w:lineRule="auto"/>
        <w:rPr>
          <w:rFonts w:cstheme="minorHAnsi"/>
        </w:rPr>
      </w:pPr>
      <w:r w:rsidRPr="00DA3381">
        <w:rPr>
          <w:rFonts w:cstheme="minorHAnsi"/>
        </w:rPr>
        <w:tab/>
        <w:t>_______________________</w:t>
      </w:r>
    </w:p>
    <w:p w14:paraId="1982C119" w14:textId="77777777" w:rsidR="00867A40" w:rsidRPr="00DA3381" w:rsidRDefault="00867A40" w:rsidP="00867A40">
      <w:pPr>
        <w:tabs>
          <w:tab w:val="center" w:pos="7797"/>
        </w:tabs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i/>
        </w:rPr>
        <w:tab/>
        <w:t>Miejscowość, data</w:t>
      </w:r>
    </w:p>
    <w:p w14:paraId="48369CE5" w14:textId="77777777" w:rsidR="00867A40" w:rsidRDefault="00867A40" w:rsidP="00867A40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722DDB99" w14:textId="77777777" w:rsidR="00867A40" w:rsidRPr="00EA16EE" w:rsidRDefault="00867A40" w:rsidP="00867A40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644E77B0" w14:textId="77777777" w:rsidR="00867A40" w:rsidRPr="00795484" w:rsidRDefault="00867A40" w:rsidP="00867A40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31528590" w14:textId="77777777" w:rsidR="00867A40" w:rsidRDefault="00867A40" w:rsidP="00867A40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bookmarkStart w:id="0" w:name="_Hlk68809430"/>
    </w:p>
    <w:p w14:paraId="45DAAAFF" w14:textId="77777777" w:rsidR="00867A40" w:rsidRPr="0031115F" w:rsidRDefault="00867A40" w:rsidP="00867A40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</w:p>
    <w:bookmarkEnd w:id="0"/>
    <w:p w14:paraId="70DECFA0" w14:textId="77777777" w:rsidR="00867A40" w:rsidRPr="0085041D" w:rsidRDefault="00867A40" w:rsidP="00867A40">
      <w:pPr>
        <w:spacing w:after="120"/>
        <w:rPr>
          <w:b/>
          <w:bCs/>
        </w:rPr>
      </w:pPr>
      <w:r w:rsidRPr="0085041D">
        <w:rPr>
          <w:b/>
          <w:bCs/>
        </w:rPr>
        <w:t>Dane oferenta</w:t>
      </w:r>
    </w:p>
    <w:p w14:paraId="3F28104D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DA3381">
        <w:rPr>
          <w:rFonts w:cstheme="minorHAnsi"/>
          <w:bCs/>
        </w:rPr>
        <w:t>Nazwa</w:t>
      </w:r>
      <w:r>
        <w:rPr>
          <w:rFonts w:cstheme="minorHAnsi"/>
          <w:bCs/>
        </w:rPr>
        <w:t>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7F0626D8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DA3381">
        <w:rPr>
          <w:rFonts w:cstheme="minorHAnsi"/>
          <w:bCs/>
        </w:rPr>
        <w:t>Adres</w:t>
      </w:r>
      <w:r>
        <w:rPr>
          <w:rFonts w:cstheme="minorHAnsi"/>
          <w:bCs/>
        </w:rPr>
        <w:t xml:space="preserve">: 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2A0D3A9C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Tel.: 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588E3C2D" w14:textId="77777777" w:rsidR="00B509A9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E-mail: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63A76B74" w14:textId="77777777" w:rsidR="00B509A9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NIP: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77B1E235" w14:textId="77777777" w:rsidR="00B2729B" w:rsidRPr="0085041D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4590E032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 xml:space="preserve">Ja, niżej podpisany/a </w:t>
      </w:r>
      <w:r w:rsidRPr="00BB177F">
        <w:rPr>
          <w:rFonts w:cstheme="minorHAnsi"/>
        </w:rPr>
        <w:t>____</w:t>
      </w:r>
      <w:r w:rsidRPr="0085041D">
        <w:rPr>
          <w:rFonts w:cstheme="minorHAnsi"/>
        </w:rPr>
        <w:t xml:space="preserve">, niniejszym wyrażam zgodę na udostępnianie i przetwarzanie moich danych osobowych i dokumentów w niezbędnych celach przeprowadzenia postępowania ofertowego w ramach </w:t>
      </w:r>
      <w:r>
        <w:rPr>
          <w:rFonts w:cstheme="minorHAnsi"/>
        </w:rPr>
        <w:t>Z</w:t>
      </w:r>
      <w:r w:rsidRPr="0085041D">
        <w:rPr>
          <w:rFonts w:cstheme="minorHAnsi"/>
        </w:rPr>
        <w:t xml:space="preserve">apytania ofertowego nr </w:t>
      </w:r>
      <w:ins w:id="1" w:author="Gadomski, Jakub (TAX IGI)" w:date="2025-11-28T10:18:00Z" w16du:dateUtc="2025-11-28T09:18:00Z">
        <w:r w:rsidR="00E96A5D" w:rsidRPr="00E96A5D">
          <w:rPr>
            <w:rFonts w:cstheme="minorHAnsi"/>
          </w:rPr>
          <w:t>2025-10592-255691</w:t>
        </w:r>
        <w:r w:rsidR="00E96A5D">
          <w:rPr>
            <w:rFonts w:cstheme="minorHAnsi"/>
          </w:rPr>
          <w:t xml:space="preserve"> </w:t>
        </w:r>
      </w:ins>
      <w:del w:id="2" w:author="Gadomski, Jakub (TAX IGI)" w:date="2025-11-28T10:18:00Z" w16du:dateUtc="2025-11-28T09:18:00Z">
        <w:r w:rsidR="0031789E" w:rsidRPr="0031789E" w:rsidDel="00E96A5D">
          <w:rPr>
            <w:rFonts w:cstheme="minorHAnsi"/>
          </w:rPr>
          <w:delText>2025-10592-245109</w:delText>
        </w:r>
        <w:r w:rsidR="00D64F47" w:rsidDel="00E96A5D">
          <w:rPr>
            <w:rFonts w:cstheme="minorHAnsi"/>
          </w:rPr>
          <w:delText xml:space="preserve"> </w:delText>
        </w:r>
      </w:del>
      <w:r w:rsidRPr="0085041D">
        <w:rPr>
          <w:rFonts w:cstheme="minorHAnsi"/>
        </w:rPr>
        <w:t xml:space="preserve">przez </w:t>
      </w:r>
      <w:r w:rsidR="00AB463C" w:rsidRPr="00AB463C">
        <w:rPr>
          <w:rFonts w:cstheme="minorHAnsi"/>
        </w:rPr>
        <w:t>Przedsiębiorstwo Wielobranżowe "JUMO" Sp. z o.o.</w:t>
      </w:r>
      <w:r w:rsidR="00AB463C">
        <w:rPr>
          <w:rFonts w:cstheme="minorHAnsi"/>
        </w:rPr>
        <w:t xml:space="preserve"> </w:t>
      </w:r>
      <w:r w:rsidRPr="0085041D">
        <w:rPr>
          <w:rFonts w:cstheme="minorHAnsi"/>
        </w:rPr>
        <w:t>(dalej: Spółka), w ramach projektu „</w:t>
      </w:r>
      <w:ins w:id="3" w:author="Gadomski, Jakub (TAX IGI)" w:date="2025-11-28T10:18:00Z" w16du:dateUtc="2025-11-28T09:18:00Z">
        <w:r w:rsidR="00E96A5D" w:rsidRPr="00E96A5D">
          <w:rPr>
            <w:rFonts w:cstheme="minorHAnsi"/>
          </w:rPr>
          <w:t xml:space="preserve">Zwiększenie dostępności do wysokospecjalistycznych świadczeń onkologicznych w dziedzinie urologii w NZOZ Szpitalu </w:t>
        </w:r>
        <w:proofErr w:type="spellStart"/>
        <w:r w:rsidR="00E96A5D" w:rsidRPr="00E96A5D">
          <w:rPr>
            <w:rFonts w:cstheme="minorHAnsi"/>
          </w:rPr>
          <w:t>Mazovia</w:t>
        </w:r>
        <w:proofErr w:type="spellEnd"/>
        <w:r w:rsidR="00E96A5D" w:rsidRPr="00E96A5D">
          <w:rPr>
            <w:rFonts w:cstheme="minorHAnsi"/>
          </w:rPr>
          <w:t xml:space="preserve"> w Częstochowie</w:t>
        </w:r>
      </w:ins>
      <w:del w:id="4" w:author="Gadomski, Jakub (TAX IGI)" w:date="2025-11-28T10:18:00Z" w16du:dateUtc="2025-11-28T09:18:00Z">
        <w:r w:rsidR="00D64F47" w:rsidRPr="00D64F47" w:rsidDel="00E96A5D">
          <w:rPr>
            <w:rFonts w:cstheme="minorHAnsi"/>
          </w:rPr>
          <w:delText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sal zabiegowych o podwyższonym standardzie i rozbudowę pracowni diagnostyki obrazowej w NZOZ Śląskim Szpitalu Urologicznym w Katowicach</w:delText>
        </w:r>
      </w:del>
      <w:r w:rsidRPr="0085041D">
        <w:rPr>
          <w:rFonts w:cstheme="minorHAnsi"/>
        </w:rPr>
        <w:t>”</w:t>
      </w:r>
      <w:r w:rsidR="003A0080">
        <w:rPr>
          <w:rFonts w:cstheme="minorHAnsi"/>
        </w:rPr>
        <w:t xml:space="preserve"> –</w:t>
      </w:r>
      <w:r w:rsidRPr="0085041D">
        <w:rPr>
          <w:rFonts w:cstheme="minorHAnsi"/>
        </w:rPr>
        <w:t xml:space="preserve"> </w:t>
      </w:r>
      <w:r w:rsidR="003A0080" w:rsidRPr="003A0080">
        <w:rPr>
          <w:rFonts w:cstheme="minorHAnsi"/>
        </w:rPr>
        <w:t>działanie D1.1.1. Rozwój i modernizacja infrastruktury centrów opieki wysokospecjalistycznej i innych podmiotów leczniczych realizowane w ramach Krajowego Planu Odbudowy i Zwiększania Odporności (KPO).</w:t>
      </w:r>
    </w:p>
    <w:p w14:paraId="3CDB9683" w14:textId="2799456D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 postępowania ofertowego nr 1/2024, zgodnego z zasadą konkurencyjności, w zgodzie z art. 6 pkt 1 a, b, f 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lastRenderedPageBreak/>
        <w:t>Jednocześnie wyrażam zgodę, aby uprawnienie do dostępu oraz przetwarzania moich danych osobowych/ dokumentów obejmowało:</w:t>
      </w:r>
    </w:p>
    <w:p w14:paraId="6D66959C" w14:textId="47761260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935B9B" w14:textId="77777777" w:rsidR="00867A40" w:rsidRDefault="00867A40" w:rsidP="00867A40">
      <w:pPr>
        <w:spacing w:after="120" w:line="276" w:lineRule="auto"/>
        <w:rPr>
          <w:rFonts w:cstheme="minorHAnsi"/>
        </w:rPr>
      </w:pPr>
    </w:p>
    <w:p w14:paraId="602E4EFB" w14:textId="77777777" w:rsidR="00867A40" w:rsidRDefault="00867A40" w:rsidP="00867A40">
      <w:pPr>
        <w:spacing w:after="120" w:line="276" w:lineRule="auto"/>
        <w:rPr>
          <w:rFonts w:cstheme="minorHAnsi"/>
        </w:rPr>
      </w:pPr>
    </w:p>
    <w:p w14:paraId="6B98CED2" w14:textId="77777777" w:rsidR="00867A40" w:rsidRPr="0053728E" w:rsidRDefault="00867A40" w:rsidP="00867A40">
      <w:pPr>
        <w:spacing w:after="120" w:line="276" w:lineRule="auto"/>
        <w:rPr>
          <w:rFonts w:cstheme="minorHAnsi"/>
        </w:rPr>
      </w:pPr>
    </w:p>
    <w:p w14:paraId="60432DBF" w14:textId="77777777" w:rsidR="00867A40" w:rsidRPr="0053728E" w:rsidRDefault="00867A40" w:rsidP="00867A40">
      <w:pPr>
        <w:spacing w:after="120" w:line="276" w:lineRule="auto"/>
        <w:jc w:val="right"/>
        <w:rPr>
          <w:rFonts w:cstheme="minorHAnsi"/>
          <w:i/>
        </w:rPr>
      </w:pPr>
      <w:r w:rsidRPr="0053728E">
        <w:rPr>
          <w:rFonts w:cstheme="minorHAnsi"/>
          <w:i/>
        </w:rPr>
        <w:t>_____________________________________________</w:t>
      </w:r>
    </w:p>
    <w:p w14:paraId="616D88CB" w14:textId="13225099" w:rsidR="00F86543" w:rsidRPr="00485107" w:rsidRDefault="00867A40" w:rsidP="00867A40">
      <w:pPr>
        <w:spacing w:after="120" w:line="276" w:lineRule="auto"/>
        <w:jc w:val="right"/>
        <w:rPr>
          <w:rFonts w:cstheme="minorHAnsi"/>
        </w:rPr>
      </w:pPr>
      <w:r w:rsidRPr="0053728E">
        <w:rPr>
          <w:rFonts w:cstheme="minorHAnsi"/>
          <w:i/>
        </w:rPr>
        <w:t>Podpis osoby upoważnionej do reprezentacji Oferenta</w:t>
      </w:r>
    </w:p>
    <w:sectPr w:rsidR="00F86543" w:rsidRPr="004851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A2ABF" w14:textId="77777777" w:rsidR="00DB42C8" w:rsidRDefault="00DB42C8" w:rsidP="001105C5">
      <w:pPr>
        <w:spacing w:after="0" w:line="240" w:lineRule="auto"/>
      </w:pPr>
      <w:r>
        <w:separator/>
      </w:r>
    </w:p>
  </w:endnote>
  <w:endnote w:type="continuationSeparator" w:id="0">
    <w:p w14:paraId="4BD977E5" w14:textId="77777777" w:rsidR="00DB42C8" w:rsidRDefault="00DB42C8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B33DA" w14:textId="77777777" w:rsidR="00DB42C8" w:rsidRDefault="00DB42C8" w:rsidP="001105C5">
      <w:pPr>
        <w:spacing w:after="0" w:line="240" w:lineRule="auto"/>
      </w:pPr>
      <w:r>
        <w:separator/>
      </w:r>
    </w:p>
  </w:footnote>
  <w:footnote w:type="continuationSeparator" w:id="0">
    <w:p w14:paraId="1E25D5BE" w14:textId="77777777" w:rsidR="00DB42C8" w:rsidRDefault="00DB42C8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5C9C" w14:textId="52EEE6AB" w:rsidR="001105C5" w:rsidRDefault="00867A40" w:rsidP="009231AB">
    <w:pPr>
      <w:pStyle w:val="Nagwek"/>
    </w:pPr>
    <w:r>
      <w:rPr>
        <w:noProof/>
      </w:rPr>
      <w:drawing>
        <wp:inline distT="0" distB="0" distL="0" distR="0" wp14:anchorId="32141812" wp14:editId="47EC3E3C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777944" w14:textId="77777777" w:rsidR="00867A40" w:rsidRDefault="00867A40" w:rsidP="009231AB">
    <w:pPr>
      <w:pStyle w:val="Nagwek"/>
    </w:pPr>
  </w:p>
  <w:p w14:paraId="2B305554" w14:textId="77777777" w:rsidR="006D61D9" w:rsidRPr="009231AB" w:rsidRDefault="006D61D9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domski, Jakub (TAX IGI)">
    <w15:presenceInfo w15:providerId="AD" w15:userId="S::jakubgadomski@kpmg.pl::b53857c2-c5b1-44c4-b814-bb516c4b53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E47EA"/>
    <w:rsid w:val="000F0CE3"/>
    <w:rsid w:val="000F133B"/>
    <w:rsid w:val="000F5796"/>
    <w:rsid w:val="000F7A0B"/>
    <w:rsid w:val="00104EEA"/>
    <w:rsid w:val="001105C5"/>
    <w:rsid w:val="00117343"/>
    <w:rsid w:val="00134ADC"/>
    <w:rsid w:val="001C1FED"/>
    <w:rsid w:val="001E5127"/>
    <w:rsid w:val="001F26B3"/>
    <w:rsid w:val="001F64F9"/>
    <w:rsid w:val="00201974"/>
    <w:rsid w:val="00230808"/>
    <w:rsid w:val="00255D31"/>
    <w:rsid w:val="002706AD"/>
    <w:rsid w:val="0027493B"/>
    <w:rsid w:val="002749B2"/>
    <w:rsid w:val="002806CD"/>
    <w:rsid w:val="00293DC7"/>
    <w:rsid w:val="002A3D48"/>
    <w:rsid w:val="002C1AF0"/>
    <w:rsid w:val="002D5E3F"/>
    <w:rsid w:val="002F781A"/>
    <w:rsid w:val="00304597"/>
    <w:rsid w:val="00305776"/>
    <w:rsid w:val="003060FA"/>
    <w:rsid w:val="0031115F"/>
    <w:rsid w:val="00313998"/>
    <w:rsid w:val="0031789E"/>
    <w:rsid w:val="00326F56"/>
    <w:rsid w:val="0034295B"/>
    <w:rsid w:val="0035333F"/>
    <w:rsid w:val="0038581A"/>
    <w:rsid w:val="00392A0A"/>
    <w:rsid w:val="003955B1"/>
    <w:rsid w:val="003A0080"/>
    <w:rsid w:val="003F2034"/>
    <w:rsid w:val="00415E2D"/>
    <w:rsid w:val="00425DC1"/>
    <w:rsid w:val="00432D64"/>
    <w:rsid w:val="00436D18"/>
    <w:rsid w:val="00444933"/>
    <w:rsid w:val="00446283"/>
    <w:rsid w:val="004524AE"/>
    <w:rsid w:val="00485107"/>
    <w:rsid w:val="00486EF8"/>
    <w:rsid w:val="00493868"/>
    <w:rsid w:val="005104DB"/>
    <w:rsid w:val="005273A9"/>
    <w:rsid w:val="0053728E"/>
    <w:rsid w:val="0053765C"/>
    <w:rsid w:val="00537FA2"/>
    <w:rsid w:val="00540F52"/>
    <w:rsid w:val="00557FE8"/>
    <w:rsid w:val="00576827"/>
    <w:rsid w:val="00580375"/>
    <w:rsid w:val="005D4011"/>
    <w:rsid w:val="005D6429"/>
    <w:rsid w:val="005E6902"/>
    <w:rsid w:val="005F3247"/>
    <w:rsid w:val="00632C8B"/>
    <w:rsid w:val="00660F90"/>
    <w:rsid w:val="00674064"/>
    <w:rsid w:val="0067752B"/>
    <w:rsid w:val="0068361C"/>
    <w:rsid w:val="0068575D"/>
    <w:rsid w:val="0069561A"/>
    <w:rsid w:val="006A7589"/>
    <w:rsid w:val="006C1306"/>
    <w:rsid w:val="006D0C09"/>
    <w:rsid w:val="006D1527"/>
    <w:rsid w:val="006D61D9"/>
    <w:rsid w:val="006E3FD5"/>
    <w:rsid w:val="00715FE9"/>
    <w:rsid w:val="00761280"/>
    <w:rsid w:val="00770FB0"/>
    <w:rsid w:val="007936E9"/>
    <w:rsid w:val="00795484"/>
    <w:rsid w:val="007975B3"/>
    <w:rsid w:val="007A7C7F"/>
    <w:rsid w:val="007B1208"/>
    <w:rsid w:val="007B68D1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25384"/>
    <w:rsid w:val="0083347D"/>
    <w:rsid w:val="0083545B"/>
    <w:rsid w:val="0085041D"/>
    <w:rsid w:val="00855373"/>
    <w:rsid w:val="00867A40"/>
    <w:rsid w:val="00896DF0"/>
    <w:rsid w:val="008C1782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C1A3A"/>
    <w:rsid w:val="009D00FF"/>
    <w:rsid w:val="009D25E8"/>
    <w:rsid w:val="009E1F85"/>
    <w:rsid w:val="00A02BF3"/>
    <w:rsid w:val="00A14BC9"/>
    <w:rsid w:val="00A170EA"/>
    <w:rsid w:val="00A17FA3"/>
    <w:rsid w:val="00A307AA"/>
    <w:rsid w:val="00A31BC8"/>
    <w:rsid w:val="00A4536A"/>
    <w:rsid w:val="00A5208E"/>
    <w:rsid w:val="00A52B7F"/>
    <w:rsid w:val="00AA0CEF"/>
    <w:rsid w:val="00AA33C5"/>
    <w:rsid w:val="00AA3950"/>
    <w:rsid w:val="00AB463C"/>
    <w:rsid w:val="00AC5596"/>
    <w:rsid w:val="00AD29B3"/>
    <w:rsid w:val="00AD38C1"/>
    <w:rsid w:val="00AE30CC"/>
    <w:rsid w:val="00AE54D0"/>
    <w:rsid w:val="00AE5FF7"/>
    <w:rsid w:val="00AF1147"/>
    <w:rsid w:val="00AF2F5C"/>
    <w:rsid w:val="00B11063"/>
    <w:rsid w:val="00B263A1"/>
    <w:rsid w:val="00B2729B"/>
    <w:rsid w:val="00B509A9"/>
    <w:rsid w:val="00B54B72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658AD"/>
    <w:rsid w:val="00C74A25"/>
    <w:rsid w:val="00CC4FF2"/>
    <w:rsid w:val="00CD0153"/>
    <w:rsid w:val="00D22D55"/>
    <w:rsid w:val="00D31D29"/>
    <w:rsid w:val="00D54A13"/>
    <w:rsid w:val="00D64F47"/>
    <w:rsid w:val="00D77847"/>
    <w:rsid w:val="00D8514A"/>
    <w:rsid w:val="00D93079"/>
    <w:rsid w:val="00D95EEA"/>
    <w:rsid w:val="00DA3381"/>
    <w:rsid w:val="00DA4ECE"/>
    <w:rsid w:val="00DB42C8"/>
    <w:rsid w:val="00DC6378"/>
    <w:rsid w:val="00E224F3"/>
    <w:rsid w:val="00E42FE4"/>
    <w:rsid w:val="00E628C0"/>
    <w:rsid w:val="00E8249E"/>
    <w:rsid w:val="00E838B9"/>
    <w:rsid w:val="00E840D0"/>
    <w:rsid w:val="00E929C0"/>
    <w:rsid w:val="00E96A5D"/>
    <w:rsid w:val="00EA16EE"/>
    <w:rsid w:val="00EA3FC0"/>
    <w:rsid w:val="00EB7340"/>
    <w:rsid w:val="00EC588C"/>
    <w:rsid w:val="00EE0FDA"/>
    <w:rsid w:val="00EF14FD"/>
    <w:rsid w:val="00F06EC4"/>
    <w:rsid w:val="00F06FB4"/>
    <w:rsid w:val="00F61677"/>
    <w:rsid w:val="00F70AD6"/>
    <w:rsid w:val="00F83554"/>
    <w:rsid w:val="00F86543"/>
    <w:rsid w:val="00FA7594"/>
    <w:rsid w:val="00FC28E5"/>
    <w:rsid w:val="00FD410E"/>
    <w:rsid w:val="00FE2B87"/>
    <w:rsid w:val="00FF5808"/>
    <w:rsid w:val="00FF6350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E96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3</cp:revision>
  <dcterms:created xsi:type="dcterms:W3CDTF">2025-09-12T11:53:00Z</dcterms:created>
  <dcterms:modified xsi:type="dcterms:W3CDTF">2025-11-28T09:18:00Z</dcterms:modified>
</cp:coreProperties>
</file>